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D3D39" w14:textId="5874FE23" w:rsidR="001275DA" w:rsidRPr="00C34893" w:rsidRDefault="001275DA" w:rsidP="006973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>Temeljem članka 18., stavka 1. Zakona o udrugama („Narodne Novine“ broj 74/14</w:t>
      </w:r>
      <w:r w:rsidR="00A77FF1">
        <w:rPr>
          <w:rFonts w:ascii="Times New Roman" w:hAnsi="Times New Roman" w:cs="Times New Roman"/>
          <w:sz w:val="24"/>
          <w:szCs w:val="24"/>
        </w:rPr>
        <w:t xml:space="preserve">, </w:t>
      </w:r>
      <w:r w:rsidRPr="00C34893">
        <w:rPr>
          <w:rFonts w:ascii="Times New Roman" w:hAnsi="Times New Roman" w:cs="Times New Roman"/>
          <w:sz w:val="24"/>
          <w:szCs w:val="24"/>
        </w:rPr>
        <w:t>70/17</w:t>
      </w:r>
      <w:r w:rsidR="00244ABF">
        <w:rPr>
          <w:rFonts w:ascii="Times New Roman" w:hAnsi="Times New Roman" w:cs="Times New Roman"/>
          <w:sz w:val="24"/>
          <w:szCs w:val="24"/>
        </w:rPr>
        <w:t xml:space="preserve">, </w:t>
      </w:r>
      <w:r w:rsidR="00A77FF1">
        <w:rPr>
          <w:rFonts w:ascii="Times New Roman" w:hAnsi="Times New Roman" w:cs="Times New Roman"/>
          <w:sz w:val="24"/>
          <w:szCs w:val="24"/>
        </w:rPr>
        <w:t>98/19</w:t>
      </w:r>
      <w:r w:rsidR="00244ABF">
        <w:rPr>
          <w:rFonts w:ascii="Times New Roman" w:hAnsi="Times New Roman" w:cs="Times New Roman"/>
          <w:sz w:val="24"/>
          <w:szCs w:val="24"/>
        </w:rPr>
        <w:t xml:space="preserve"> i 151/22</w:t>
      </w:r>
      <w:r w:rsidRPr="00C34893">
        <w:rPr>
          <w:rFonts w:ascii="Times New Roman" w:hAnsi="Times New Roman" w:cs="Times New Roman"/>
          <w:sz w:val="24"/>
          <w:szCs w:val="24"/>
        </w:rPr>
        <w:t xml:space="preserve">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</w:t>
      </w:r>
      <w:r w:rsidR="0009662B">
        <w:rPr>
          <w:rFonts w:ascii="Times New Roman" w:hAnsi="Times New Roman" w:cs="Times New Roman"/>
          <w:sz w:val="24"/>
          <w:szCs w:val="24"/>
        </w:rPr>
        <w:t>5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Vuka-Dunav (</w:t>
      </w:r>
      <w:r w:rsidR="00244ABF">
        <w:rPr>
          <w:rFonts w:ascii="Times New Roman" w:hAnsi="Times New Roman" w:cs="Times New Roman"/>
          <w:sz w:val="24"/>
          <w:szCs w:val="24"/>
        </w:rPr>
        <w:t>1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4. </w:t>
      </w:r>
      <w:r w:rsidR="00244ABF">
        <w:rPr>
          <w:rFonts w:ascii="Times New Roman" w:hAnsi="Times New Roman" w:cs="Times New Roman"/>
          <w:sz w:val="24"/>
          <w:szCs w:val="24"/>
        </w:rPr>
        <w:t>prosinca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20</w:t>
      </w:r>
      <w:r w:rsidR="00244ABF">
        <w:rPr>
          <w:rFonts w:ascii="Times New Roman" w:hAnsi="Times New Roman" w:cs="Times New Roman"/>
          <w:sz w:val="24"/>
          <w:szCs w:val="24"/>
        </w:rPr>
        <w:t>22</w:t>
      </w:r>
      <w:r w:rsidR="00175AA0" w:rsidRPr="00C34893">
        <w:rPr>
          <w:rFonts w:ascii="Times New Roman" w:hAnsi="Times New Roman" w:cs="Times New Roman"/>
          <w:sz w:val="24"/>
          <w:szCs w:val="24"/>
        </w:rPr>
        <w:t>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432415A2" w14:textId="7BCCBFF8" w:rsidR="00013EDC" w:rsidRPr="00C34893" w:rsidRDefault="004354B5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ins w:id="0" w:author="Antonia Petrić" w:date="2023-07-27T08:49:00Z">
        <w:r w:rsidRPr="00726413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" w:author="Antonia Petrić" w:date="2023-07-27T08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29</w:t>
        </w:r>
      </w:ins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F66FE">
        <w:rPr>
          <w:rFonts w:ascii="Times New Roman" w:hAnsi="Times New Roman" w:cs="Times New Roman"/>
          <w:b/>
          <w:sz w:val="24"/>
          <w:szCs w:val="24"/>
        </w:rPr>
        <w:t>REDOVNU</w:t>
      </w:r>
      <w:r w:rsidR="0009662B">
        <w:rPr>
          <w:rFonts w:ascii="Times New Roman" w:hAnsi="Times New Roman" w:cs="Times New Roman"/>
          <w:b/>
          <w:sz w:val="24"/>
          <w:szCs w:val="24"/>
        </w:rPr>
        <w:t xml:space="preserve"> SKUPŠTINU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6238ED36" w14:textId="7D8B0164" w:rsidR="00013EDC" w:rsidRPr="00C34893" w:rsidRDefault="004C51FF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1FF">
        <w:rPr>
          <w:rFonts w:ascii="Times New Roman" w:hAnsi="Times New Roman" w:cs="Times New Roman"/>
          <w:b/>
          <w:sz w:val="24"/>
          <w:szCs w:val="24"/>
        </w:rPr>
        <w:t>23</w:t>
      </w:r>
      <w:r w:rsidR="006F3442" w:rsidRPr="004C51F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4ABF" w:rsidRPr="004C51FF">
        <w:rPr>
          <w:rFonts w:ascii="Times New Roman" w:hAnsi="Times New Roman" w:cs="Times New Roman"/>
          <w:b/>
          <w:sz w:val="24"/>
          <w:szCs w:val="24"/>
        </w:rPr>
        <w:t xml:space="preserve">ožujka </w:t>
      </w:r>
      <w:r w:rsidR="006F3442" w:rsidRPr="004C51FF">
        <w:rPr>
          <w:rFonts w:ascii="Times New Roman" w:hAnsi="Times New Roman" w:cs="Times New Roman"/>
          <w:b/>
          <w:sz w:val="24"/>
          <w:szCs w:val="24"/>
        </w:rPr>
        <w:t>202</w:t>
      </w:r>
      <w:r w:rsidR="00244ABF" w:rsidRPr="004C51FF">
        <w:rPr>
          <w:rFonts w:ascii="Times New Roman" w:hAnsi="Times New Roman" w:cs="Times New Roman"/>
          <w:b/>
          <w:sz w:val="24"/>
          <w:szCs w:val="24"/>
        </w:rPr>
        <w:t>3</w:t>
      </w:r>
      <w:r w:rsidR="006F3442" w:rsidRPr="004C51FF">
        <w:rPr>
          <w:rFonts w:ascii="Times New Roman" w:hAnsi="Times New Roman" w:cs="Times New Roman"/>
          <w:b/>
          <w:sz w:val="24"/>
          <w:szCs w:val="24"/>
        </w:rPr>
        <w:t>. godine (</w:t>
      </w:r>
      <w:r w:rsidRPr="004C51FF">
        <w:rPr>
          <w:rFonts w:ascii="Times New Roman" w:hAnsi="Times New Roman" w:cs="Times New Roman"/>
          <w:b/>
          <w:sz w:val="24"/>
          <w:szCs w:val="24"/>
        </w:rPr>
        <w:t>četvrtak</w:t>
      </w:r>
      <w:r w:rsidR="006F3442" w:rsidRPr="004C51FF">
        <w:rPr>
          <w:rFonts w:ascii="Times New Roman" w:hAnsi="Times New Roman" w:cs="Times New Roman"/>
          <w:b/>
          <w:sz w:val="24"/>
          <w:szCs w:val="24"/>
        </w:rPr>
        <w:t>)</w:t>
      </w:r>
      <w:r w:rsidR="006F3442">
        <w:rPr>
          <w:rFonts w:ascii="Times New Roman" w:hAnsi="Times New Roman" w:cs="Times New Roman"/>
          <w:b/>
          <w:sz w:val="24"/>
          <w:szCs w:val="24"/>
        </w:rPr>
        <w:t xml:space="preserve"> u 1</w:t>
      </w:r>
      <w:r w:rsidR="00DE1F0F">
        <w:rPr>
          <w:rFonts w:ascii="Times New Roman" w:hAnsi="Times New Roman" w:cs="Times New Roman"/>
          <w:b/>
          <w:sz w:val="24"/>
          <w:szCs w:val="24"/>
        </w:rPr>
        <w:t>0</w:t>
      </w:r>
      <w:r w:rsidR="006F3442">
        <w:rPr>
          <w:rFonts w:ascii="Times New Roman" w:hAnsi="Times New Roman" w:cs="Times New Roman"/>
          <w:b/>
          <w:sz w:val="24"/>
          <w:szCs w:val="24"/>
        </w:rPr>
        <w:t>,</w:t>
      </w:r>
      <w:r w:rsidR="0077356C">
        <w:rPr>
          <w:rFonts w:ascii="Times New Roman" w:hAnsi="Times New Roman" w:cs="Times New Roman"/>
          <w:b/>
          <w:sz w:val="24"/>
          <w:szCs w:val="24"/>
        </w:rPr>
        <w:t>45</w:t>
      </w:r>
      <w:r w:rsidR="006F3442">
        <w:rPr>
          <w:rFonts w:ascii="Times New Roman" w:hAnsi="Times New Roman" w:cs="Times New Roman"/>
          <w:b/>
          <w:sz w:val="24"/>
          <w:szCs w:val="24"/>
        </w:rPr>
        <w:t xml:space="preserve"> sati </w:t>
      </w:r>
      <w:r w:rsidR="00840BE7">
        <w:rPr>
          <w:rFonts w:ascii="Times New Roman" w:hAnsi="Times New Roman" w:cs="Times New Roman"/>
          <w:b/>
          <w:sz w:val="24"/>
          <w:szCs w:val="24"/>
        </w:rPr>
        <w:t>u Poduzetničkom inkubatoru i akceleratoru Antunovac, Gospodarska zona 23, 31216 Antunovac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>,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229B0D1D" w14:textId="540E7428" w:rsidR="0009662B" w:rsidRDefault="0009662B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Otvaranje Skupštine,</w:t>
      </w:r>
    </w:p>
    <w:p w14:paraId="498B0031" w14:textId="04F0F2DD" w:rsidR="0009662B" w:rsidRDefault="0009662B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Izbor radnih tijela: </w:t>
      </w:r>
    </w:p>
    <w:p w14:paraId="2AA1C38E" w14:textId="5D0FBD86" w:rsidR="0009662B" w:rsidRDefault="0009662B" w:rsidP="0009662B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Zapisničara</w:t>
      </w:r>
    </w:p>
    <w:p w14:paraId="4258BF55" w14:textId="241E8692" w:rsidR="0009662B" w:rsidRPr="0009662B" w:rsidRDefault="0009662B" w:rsidP="0009662B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Ovjerovitelja zapisnika,</w:t>
      </w:r>
    </w:p>
    <w:p w14:paraId="7D9D1B9F" w14:textId="026A1A19" w:rsidR="00390A4E" w:rsidRPr="00C75C19" w:rsidRDefault="00390A4E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 w:rsidR="0009662B">
        <w:rPr>
          <w:rFonts w:ascii="Times New Roman" w:hAnsi="Times New Roman" w:cs="Times New Roman"/>
          <w:sz w:val="24"/>
          <w:szCs w:val="24"/>
        </w:rPr>
        <w:t>2</w:t>
      </w:r>
      <w:r w:rsidR="00244ABF">
        <w:rPr>
          <w:rFonts w:ascii="Times New Roman" w:hAnsi="Times New Roman" w:cs="Times New Roman"/>
          <w:sz w:val="24"/>
          <w:szCs w:val="24"/>
        </w:rPr>
        <w:t>8</w:t>
      </w:r>
      <w:r w:rsidRPr="00C75C19">
        <w:rPr>
          <w:rFonts w:ascii="Times New Roman" w:hAnsi="Times New Roman" w:cs="Times New Roman"/>
          <w:sz w:val="24"/>
          <w:szCs w:val="24"/>
        </w:rPr>
        <w:t xml:space="preserve">. </w:t>
      </w:r>
      <w:r w:rsidR="0009662B">
        <w:rPr>
          <w:rFonts w:ascii="Times New Roman" w:hAnsi="Times New Roman" w:cs="Times New Roman"/>
          <w:sz w:val="24"/>
          <w:szCs w:val="24"/>
        </w:rPr>
        <w:t>Redovne skupštine LAG-a Vuka – Dunav,</w:t>
      </w:r>
    </w:p>
    <w:p w14:paraId="481ADE06" w14:textId="77777777" w:rsidR="00697308" w:rsidRPr="00697308" w:rsidRDefault="00697308" w:rsidP="00697308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308">
        <w:rPr>
          <w:rFonts w:ascii="Times New Roman" w:hAnsi="Times New Roman" w:cs="Times New Roman"/>
          <w:sz w:val="24"/>
          <w:szCs w:val="24"/>
        </w:rPr>
        <w:t>Odluka o usvajanju izvješća o radu za 2022. godinu,</w:t>
      </w:r>
    </w:p>
    <w:p w14:paraId="49C45C5A" w14:textId="77777777" w:rsidR="00697308" w:rsidRPr="00697308" w:rsidRDefault="00697308" w:rsidP="00697308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308">
        <w:rPr>
          <w:rFonts w:ascii="Times New Roman" w:hAnsi="Times New Roman" w:cs="Times New Roman"/>
          <w:sz w:val="24"/>
          <w:szCs w:val="24"/>
        </w:rPr>
        <w:t>Odluka o usvajanju financijskog izvješća za 2022. godinu,</w:t>
      </w:r>
    </w:p>
    <w:p w14:paraId="0D17D02D" w14:textId="77777777" w:rsidR="00697308" w:rsidRPr="00697308" w:rsidRDefault="00697308" w:rsidP="00697308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308">
        <w:rPr>
          <w:rFonts w:ascii="Times New Roman" w:hAnsi="Times New Roman" w:cs="Times New Roman"/>
          <w:sz w:val="24"/>
          <w:szCs w:val="24"/>
        </w:rPr>
        <w:t>Odluka o usvajanju eksterne evaluacije za izradu Lokalne razvojne strategije LAG-a Vuka – Dunav za razdoblje 2023. – 2027. godine.</w:t>
      </w:r>
    </w:p>
    <w:p w14:paraId="03F85CB5" w14:textId="0F9CBD02" w:rsidR="00697308" w:rsidRPr="00697308" w:rsidRDefault="00697308" w:rsidP="00697308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308">
        <w:rPr>
          <w:rFonts w:ascii="Times New Roman" w:hAnsi="Times New Roman" w:cs="Times New Roman"/>
          <w:sz w:val="24"/>
          <w:szCs w:val="24"/>
        </w:rPr>
        <w:t xml:space="preserve">Odluka o pokretanju </w:t>
      </w:r>
      <w:r w:rsidR="00E0696D">
        <w:rPr>
          <w:rFonts w:ascii="Times New Roman" w:hAnsi="Times New Roman" w:cs="Times New Roman"/>
          <w:sz w:val="24"/>
          <w:szCs w:val="24"/>
        </w:rPr>
        <w:t xml:space="preserve">trećeg </w:t>
      </w:r>
      <w:r w:rsidRPr="00697308">
        <w:rPr>
          <w:rFonts w:ascii="Times New Roman" w:hAnsi="Times New Roman" w:cs="Times New Roman"/>
          <w:sz w:val="24"/>
          <w:szCs w:val="24"/>
        </w:rPr>
        <w:t xml:space="preserve">projekta suradnje </w:t>
      </w:r>
    </w:p>
    <w:p w14:paraId="6A093ACE" w14:textId="77777777" w:rsidR="00697308" w:rsidRPr="00697308" w:rsidRDefault="00697308" w:rsidP="00697308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308">
        <w:rPr>
          <w:rFonts w:ascii="Times New Roman" w:hAnsi="Times New Roman" w:cs="Times New Roman"/>
          <w:sz w:val="24"/>
          <w:szCs w:val="24"/>
        </w:rPr>
        <w:t>Izmjena Pravilnika o sistematizaciji radnih mjesta i zapošljavanja.</w:t>
      </w:r>
    </w:p>
    <w:p w14:paraId="7F21F3BB" w14:textId="77777777" w:rsidR="00697308" w:rsidRPr="00697308" w:rsidRDefault="00697308" w:rsidP="00697308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308">
        <w:rPr>
          <w:rFonts w:ascii="Times New Roman" w:hAnsi="Times New Roman" w:cs="Times New Roman"/>
          <w:sz w:val="24"/>
          <w:szCs w:val="24"/>
        </w:rPr>
        <w:t>Razno.</w:t>
      </w:r>
    </w:p>
    <w:p w14:paraId="2B467268" w14:textId="77777777" w:rsidR="00697308" w:rsidRDefault="00697308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681976DB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URBROJ: </w:t>
      </w:r>
      <w:r w:rsidR="0009662B">
        <w:rPr>
          <w:rFonts w:ascii="Times New Roman" w:hAnsi="Times New Roman" w:cs="Times New Roman"/>
          <w:sz w:val="24"/>
          <w:szCs w:val="24"/>
        </w:rPr>
        <w:t>SK</w:t>
      </w:r>
      <w:r w:rsidRPr="00C75C19">
        <w:rPr>
          <w:rFonts w:ascii="Times New Roman" w:hAnsi="Times New Roman" w:cs="Times New Roman"/>
          <w:sz w:val="24"/>
          <w:szCs w:val="24"/>
        </w:rPr>
        <w:t>/</w:t>
      </w:r>
      <w:r w:rsidR="00375C3D">
        <w:rPr>
          <w:rFonts w:ascii="Times New Roman" w:hAnsi="Times New Roman" w:cs="Times New Roman"/>
          <w:sz w:val="24"/>
          <w:szCs w:val="24"/>
        </w:rPr>
        <w:t>2</w:t>
      </w:r>
      <w:r w:rsidR="00244ABF">
        <w:rPr>
          <w:rFonts w:ascii="Times New Roman" w:hAnsi="Times New Roman" w:cs="Times New Roman"/>
          <w:sz w:val="24"/>
          <w:szCs w:val="24"/>
        </w:rPr>
        <w:t>3</w:t>
      </w:r>
      <w:r w:rsidR="00375C3D" w:rsidRPr="004C51FF">
        <w:rPr>
          <w:rFonts w:ascii="Times New Roman" w:hAnsi="Times New Roman" w:cs="Times New Roman"/>
          <w:sz w:val="24"/>
          <w:szCs w:val="24"/>
        </w:rPr>
        <w:t>-</w:t>
      </w:r>
      <w:r w:rsidR="0009662B" w:rsidRPr="004C51FF">
        <w:rPr>
          <w:rFonts w:ascii="Times New Roman" w:hAnsi="Times New Roman" w:cs="Times New Roman"/>
          <w:sz w:val="24"/>
          <w:szCs w:val="24"/>
        </w:rPr>
        <w:t>1</w:t>
      </w:r>
    </w:p>
    <w:p w14:paraId="6C1851D9" w14:textId="58A8EC41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 Antunovcu,</w:t>
      </w:r>
      <w:r w:rsidR="00375C3D">
        <w:rPr>
          <w:rFonts w:ascii="Times New Roman" w:hAnsi="Times New Roman" w:cs="Times New Roman"/>
          <w:sz w:val="24"/>
          <w:szCs w:val="24"/>
        </w:rPr>
        <w:t xml:space="preserve"> </w:t>
      </w:r>
      <w:r w:rsidR="004C51FF" w:rsidRPr="004C51FF">
        <w:rPr>
          <w:rFonts w:ascii="Times New Roman" w:hAnsi="Times New Roman" w:cs="Times New Roman"/>
          <w:sz w:val="24"/>
          <w:szCs w:val="24"/>
        </w:rPr>
        <w:t>17</w:t>
      </w:r>
      <w:r w:rsidR="00375C3D" w:rsidRPr="004C51FF">
        <w:rPr>
          <w:rFonts w:ascii="Times New Roman" w:hAnsi="Times New Roman" w:cs="Times New Roman"/>
          <w:sz w:val="24"/>
          <w:szCs w:val="24"/>
        </w:rPr>
        <w:t xml:space="preserve">. </w:t>
      </w:r>
      <w:r w:rsidR="00244ABF">
        <w:rPr>
          <w:rFonts w:ascii="Times New Roman" w:hAnsi="Times New Roman" w:cs="Times New Roman"/>
          <w:sz w:val="24"/>
          <w:szCs w:val="24"/>
        </w:rPr>
        <w:t>ožujka</w:t>
      </w:r>
      <w:r w:rsidRPr="00C75C19">
        <w:rPr>
          <w:rFonts w:ascii="Times New Roman" w:hAnsi="Times New Roman" w:cs="Times New Roman"/>
          <w:sz w:val="24"/>
          <w:szCs w:val="24"/>
        </w:rPr>
        <w:t xml:space="preserve"> 20</w:t>
      </w:r>
      <w:r w:rsidR="00375C3D">
        <w:rPr>
          <w:rFonts w:ascii="Times New Roman" w:hAnsi="Times New Roman" w:cs="Times New Roman"/>
          <w:sz w:val="24"/>
          <w:szCs w:val="24"/>
        </w:rPr>
        <w:t>2</w:t>
      </w:r>
      <w:r w:rsidR="00244ABF">
        <w:rPr>
          <w:rFonts w:ascii="Times New Roman" w:hAnsi="Times New Roman" w:cs="Times New Roman"/>
          <w:sz w:val="24"/>
          <w:szCs w:val="24"/>
        </w:rPr>
        <w:t>3</w:t>
      </w:r>
      <w:r w:rsidRPr="00C75C19">
        <w:rPr>
          <w:rFonts w:ascii="Times New Roman" w:hAnsi="Times New Roman" w:cs="Times New Roman"/>
          <w:sz w:val="24"/>
          <w:szCs w:val="24"/>
        </w:rPr>
        <w:t>. godine</w:t>
      </w:r>
    </w:p>
    <w:p w14:paraId="7C08E4D8" w14:textId="77777777" w:rsidR="00013EDC" w:rsidRPr="00C75C19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b/>
          <w:sz w:val="24"/>
          <w:szCs w:val="24"/>
        </w:rPr>
        <w:t>Predsjednik LAG-a Vuka-Dunav</w:t>
      </w:r>
    </w:p>
    <w:p w14:paraId="1039C0F5" w14:textId="6FFE36A9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  <w:t xml:space="preserve">Davor Tubanjski, </w:t>
      </w:r>
      <w:proofErr w:type="spellStart"/>
      <w:r w:rsidRPr="00C75C19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Pr="00C75C19"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 w:rsidRPr="00C75C19"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Pr="00C75C19">
        <w:rPr>
          <w:rFonts w:ascii="Times New Roman" w:hAnsi="Times New Roman" w:cs="Times New Roman"/>
          <w:sz w:val="24"/>
          <w:szCs w:val="24"/>
        </w:rPr>
        <w:t>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881820726">
    <w:abstractNumId w:val="2"/>
  </w:num>
  <w:num w:numId="2" w16cid:durableId="1432626820">
    <w:abstractNumId w:val="1"/>
  </w:num>
  <w:num w:numId="3" w16cid:durableId="337847408">
    <w:abstractNumId w:val="3"/>
  </w:num>
  <w:num w:numId="4" w16cid:durableId="78133893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tonia Petrić">
    <w15:presenceInfo w15:providerId="Windows Live" w15:userId="83db66721126db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9662B"/>
    <w:rsid w:val="000C1DA6"/>
    <w:rsid w:val="000F45BC"/>
    <w:rsid w:val="00111230"/>
    <w:rsid w:val="00124636"/>
    <w:rsid w:val="001275DA"/>
    <w:rsid w:val="001625CC"/>
    <w:rsid w:val="00172E64"/>
    <w:rsid w:val="00175AA0"/>
    <w:rsid w:val="001845F3"/>
    <w:rsid w:val="001931CF"/>
    <w:rsid w:val="001C18AD"/>
    <w:rsid w:val="00204A3B"/>
    <w:rsid w:val="00244ABF"/>
    <w:rsid w:val="002535C0"/>
    <w:rsid w:val="002606E6"/>
    <w:rsid w:val="002E25E3"/>
    <w:rsid w:val="00317EC1"/>
    <w:rsid w:val="00375C3D"/>
    <w:rsid w:val="00377DC4"/>
    <w:rsid w:val="00390A4E"/>
    <w:rsid w:val="003A5CD1"/>
    <w:rsid w:val="003B00BF"/>
    <w:rsid w:val="003C1052"/>
    <w:rsid w:val="003D407D"/>
    <w:rsid w:val="004010D0"/>
    <w:rsid w:val="004354B5"/>
    <w:rsid w:val="004A20B7"/>
    <w:rsid w:val="004C51FF"/>
    <w:rsid w:val="004E47E7"/>
    <w:rsid w:val="004F0101"/>
    <w:rsid w:val="004F7C69"/>
    <w:rsid w:val="005543A7"/>
    <w:rsid w:val="00556CB5"/>
    <w:rsid w:val="0056293D"/>
    <w:rsid w:val="005B4B87"/>
    <w:rsid w:val="00601C88"/>
    <w:rsid w:val="00661709"/>
    <w:rsid w:val="0066314A"/>
    <w:rsid w:val="00697308"/>
    <w:rsid w:val="006F3442"/>
    <w:rsid w:val="006F3E6E"/>
    <w:rsid w:val="0070007A"/>
    <w:rsid w:val="00725CBE"/>
    <w:rsid w:val="00726413"/>
    <w:rsid w:val="007336E3"/>
    <w:rsid w:val="00751483"/>
    <w:rsid w:val="0077356C"/>
    <w:rsid w:val="007F5338"/>
    <w:rsid w:val="0080182F"/>
    <w:rsid w:val="00840BE7"/>
    <w:rsid w:val="00845E07"/>
    <w:rsid w:val="008B72F3"/>
    <w:rsid w:val="008C528E"/>
    <w:rsid w:val="008C71D9"/>
    <w:rsid w:val="0090653F"/>
    <w:rsid w:val="00907C3E"/>
    <w:rsid w:val="00924BCD"/>
    <w:rsid w:val="009350E5"/>
    <w:rsid w:val="009A0121"/>
    <w:rsid w:val="009A345F"/>
    <w:rsid w:val="009B14DA"/>
    <w:rsid w:val="009B15E7"/>
    <w:rsid w:val="009D1B67"/>
    <w:rsid w:val="00A10D98"/>
    <w:rsid w:val="00A45C64"/>
    <w:rsid w:val="00A525EE"/>
    <w:rsid w:val="00A74540"/>
    <w:rsid w:val="00A77FF1"/>
    <w:rsid w:val="00AA682D"/>
    <w:rsid w:val="00AB7061"/>
    <w:rsid w:val="00AF66FE"/>
    <w:rsid w:val="00B018F4"/>
    <w:rsid w:val="00B051AD"/>
    <w:rsid w:val="00B155E6"/>
    <w:rsid w:val="00B20651"/>
    <w:rsid w:val="00B31EA3"/>
    <w:rsid w:val="00B410FD"/>
    <w:rsid w:val="00B451B6"/>
    <w:rsid w:val="00B93688"/>
    <w:rsid w:val="00BB1A13"/>
    <w:rsid w:val="00C03BF3"/>
    <w:rsid w:val="00C0684C"/>
    <w:rsid w:val="00C34893"/>
    <w:rsid w:val="00C72E87"/>
    <w:rsid w:val="00C75C19"/>
    <w:rsid w:val="00C81248"/>
    <w:rsid w:val="00C87AE8"/>
    <w:rsid w:val="00CA467C"/>
    <w:rsid w:val="00CA50B9"/>
    <w:rsid w:val="00CB3B1C"/>
    <w:rsid w:val="00D05FB7"/>
    <w:rsid w:val="00D113D6"/>
    <w:rsid w:val="00D50C38"/>
    <w:rsid w:val="00D87CCA"/>
    <w:rsid w:val="00DA1762"/>
    <w:rsid w:val="00DD0F98"/>
    <w:rsid w:val="00DE1F0F"/>
    <w:rsid w:val="00E0696D"/>
    <w:rsid w:val="00E33EA6"/>
    <w:rsid w:val="00E63D42"/>
    <w:rsid w:val="00E84A13"/>
    <w:rsid w:val="00EC54B6"/>
    <w:rsid w:val="00EC7C80"/>
    <w:rsid w:val="00ED2C3F"/>
    <w:rsid w:val="00ED572E"/>
    <w:rsid w:val="00FA2294"/>
    <w:rsid w:val="00FA26CF"/>
    <w:rsid w:val="00FA4682"/>
    <w:rsid w:val="00FC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2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26CF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AF66FE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4F7C6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F7C6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F7C69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F7C6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F7C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99372-2EF1-4BA1-8422-83AFA1ABB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Antonia Petrić</cp:lastModifiedBy>
  <cp:revision>29</cp:revision>
  <cp:lastPrinted>2019-12-02T12:44:00Z</cp:lastPrinted>
  <dcterms:created xsi:type="dcterms:W3CDTF">2021-11-17T08:12:00Z</dcterms:created>
  <dcterms:modified xsi:type="dcterms:W3CDTF">2023-07-27T06:52:00Z</dcterms:modified>
</cp:coreProperties>
</file>